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B9" w:rsidRDefault="00FB17B9" w:rsidP="00FB17B9">
      <w:pPr>
        <w:ind w:left="-142"/>
      </w:pPr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69D0932C" wp14:editId="01AAF18E">
            <wp:simplePos x="0" y="0"/>
            <wp:positionH relativeFrom="column">
              <wp:posOffset>3919855</wp:posOffset>
            </wp:positionH>
            <wp:positionV relativeFrom="paragraph">
              <wp:posOffset>1409700</wp:posOffset>
            </wp:positionV>
            <wp:extent cx="3429000" cy="3314700"/>
            <wp:effectExtent l="0" t="0" r="0" b="0"/>
            <wp:wrapThrough wrapText="bothSides">
              <wp:wrapPolygon edited="0">
                <wp:start x="0" y="0"/>
                <wp:lineTo x="0" y="21476"/>
                <wp:lineTo x="21480" y="21476"/>
                <wp:lineTo x="21480" y="0"/>
                <wp:lineTo x="0" y="0"/>
              </wp:wrapPolygon>
            </wp:wrapThrough>
            <wp:docPr id="4" name="Рисунок 4" descr="C:\Users\Людмила\Desktop\vkabinetangliyskogoyazykaenglishabc2-12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vkabinetangliyskogoyazykaenglishabc2-1200x8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inline distT="0" distB="0" distL="0" distR="0" wp14:anchorId="16017DA6" wp14:editId="523E1176">
            <wp:extent cx="7734300" cy="1314450"/>
            <wp:effectExtent l="0" t="0" r="0" b="0"/>
            <wp:docPr id="1" name="Рисунок 1" descr="C:\Users\Людмила\Desktop\English-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English-2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3636" cy="131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4FA" w:rsidRPr="00FB17B9" w:rsidRDefault="00996BF5" w:rsidP="00FB17B9">
      <w:pPr>
        <w:tabs>
          <w:tab w:val="left" w:pos="1095"/>
        </w:tabs>
      </w:pPr>
      <w:r>
        <w:rPr>
          <w:rFonts w:ascii="Times New Roman" w:hAnsi="Times New Roman" w:cs="Times New Roman"/>
          <w:noProof/>
          <w:sz w:val="24"/>
          <w:szCs w:val="24"/>
          <w:lang w:eastAsia="ko-K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6FC3AD" wp14:editId="78B28C86">
                <wp:simplePos x="0" y="0"/>
                <wp:positionH relativeFrom="column">
                  <wp:posOffset>6783705</wp:posOffset>
                </wp:positionH>
                <wp:positionV relativeFrom="paragraph">
                  <wp:posOffset>8469630</wp:posOffset>
                </wp:positionV>
                <wp:extent cx="431800" cy="50101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6BF5" w:rsidRDefault="00996BF5" w:rsidP="00996BF5">
                            <w:pPr>
                              <w:tabs>
                                <w:tab w:val="left" w:pos="1646"/>
                              </w:tabs>
                              <w:jc w:val="center"/>
                            </w:pPr>
                            <w:r>
                              <w:rPr>
                                <w:b/>
                                <w:noProof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534.15pt;margin-top:666.9pt;width:34pt;height:39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" filled="f" stroked="f">
                <v:textbox>
                  <w:txbxContent>
                    <w:p w:rsidR="00996BF5" w:rsidRDefault="00996BF5" w:rsidP="00996BF5">
                      <w:pPr>
                        <w:tabs>
                          <w:tab w:val="left" w:pos="1646"/>
                        </w:tabs>
                        <w:jc w:val="center"/>
                      </w:pPr>
                      <w:r>
                        <w:rPr>
                          <w:b/>
                          <w:noProof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EB4F30"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56683324" wp14:editId="767EC2FE">
            <wp:simplePos x="0" y="0"/>
            <wp:positionH relativeFrom="column">
              <wp:posOffset>147955</wp:posOffset>
            </wp:positionH>
            <wp:positionV relativeFrom="paragraph">
              <wp:posOffset>3200400</wp:posOffset>
            </wp:positionV>
            <wp:extent cx="1866900" cy="2085975"/>
            <wp:effectExtent l="0" t="0" r="0" b="9525"/>
            <wp:wrapThrough wrapText="bothSides">
              <wp:wrapPolygon edited="0">
                <wp:start x="0" y="0"/>
                <wp:lineTo x="0" y="21501"/>
                <wp:lineTo x="21380" y="21501"/>
                <wp:lineTo x="21380" y="0"/>
                <wp:lineTo x="0" y="0"/>
              </wp:wrapPolygon>
            </wp:wrapThrough>
            <wp:docPr id="5" name="Рисунок 5" descr="C:\Users\Людмила\Desktop\Photos\DSC_0001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Photos\DSC_000173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F30">
        <w:rPr>
          <w:noProof/>
          <w:lang w:eastAsia="ko-KR"/>
        </w:rPr>
        <w:drawing>
          <wp:anchor distT="0" distB="0" distL="114300" distR="114300" simplePos="0" relativeHeight="251666432" behindDoc="1" locked="0" layoutInCell="1" allowOverlap="1" wp14:anchorId="0ABECFB6" wp14:editId="55331E21">
            <wp:simplePos x="0" y="0"/>
            <wp:positionH relativeFrom="column">
              <wp:posOffset>81280</wp:posOffset>
            </wp:positionH>
            <wp:positionV relativeFrom="paragraph">
              <wp:posOffset>7600950</wp:posOffset>
            </wp:positionV>
            <wp:extent cx="6553200" cy="1562100"/>
            <wp:effectExtent l="0" t="0" r="0" b="0"/>
            <wp:wrapThrough wrapText="bothSides">
              <wp:wrapPolygon edited="0">
                <wp:start x="0" y="0"/>
                <wp:lineTo x="0" y="21337"/>
                <wp:lineTo x="21537" y="21337"/>
                <wp:lineTo x="21537" y="0"/>
                <wp:lineTo x="0" y="0"/>
              </wp:wrapPolygon>
            </wp:wrapThrough>
            <wp:docPr id="10" name="Рисунок 10" descr="C:\Users\Людмила\Desktop\4lKukJo030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Людмила\Desktop\4lKukJo030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F30">
        <w:rPr>
          <w:noProof/>
          <w:lang w:eastAsia="ko-KR"/>
        </w:rPr>
        <w:drawing>
          <wp:anchor distT="0" distB="0" distL="114300" distR="114300" simplePos="0" relativeHeight="251665408" behindDoc="1" locked="0" layoutInCell="1" allowOverlap="1" wp14:anchorId="2517CDDA" wp14:editId="1D40F352">
            <wp:simplePos x="0" y="0"/>
            <wp:positionH relativeFrom="column">
              <wp:posOffset>3557905</wp:posOffset>
            </wp:positionH>
            <wp:positionV relativeFrom="paragraph">
              <wp:posOffset>5457825</wp:posOffset>
            </wp:positionV>
            <wp:extent cx="3657600" cy="2047875"/>
            <wp:effectExtent l="0" t="0" r="0" b="9525"/>
            <wp:wrapThrough wrapText="bothSides">
              <wp:wrapPolygon edited="0">
                <wp:start x="0" y="0"/>
                <wp:lineTo x="0" y="21500"/>
                <wp:lineTo x="21488" y="21500"/>
                <wp:lineTo x="21488" y="0"/>
                <wp:lineTo x="0" y="0"/>
              </wp:wrapPolygon>
            </wp:wrapThrough>
            <wp:docPr id="9" name="Рисунок 9" descr="C:\Users\Людмила\Desktop\Photos\DSC_00017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Людмила\Desktop\Photos\DSC_000177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F30"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5FC3636F" wp14:editId="65CA8093">
            <wp:simplePos x="0" y="0"/>
            <wp:positionH relativeFrom="column">
              <wp:posOffset>24130</wp:posOffset>
            </wp:positionH>
            <wp:positionV relativeFrom="paragraph">
              <wp:posOffset>5400040</wp:posOffset>
            </wp:positionV>
            <wp:extent cx="3267075" cy="2105025"/>
            <wp:effectExtent l="0" t="0" r="9525" b="9525"/>
            <wp:wrapThrough wrapText="bothSides">
              <wp:wrapPolygon edited="0">
                <wp:start x="0" y="0"/>
                <wp:lineTo x="0" y="21502"/>
                <wp:lineTo x="21537" y="21502"/>
                <wp:lineTo x="21537" y="0"/>
                <wp:lineTo x="0" y="0"/>
              </wp:wrapPolygon>
            </wp:wrapThrough>
            <wp:docPr id="8" name="Рисунок 8" descr="C:\Users\Людмила\Desktop\Photos\DSC_00017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Людмила\Desktop\Photos\DSC_000173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EE9"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24B36CC8" wp14:editId="12610548">
            <wp:simplePos x="0" y="0"/>
            <wp:positionH relativeFrom="column">
              <wp:posOffset>4843780</wp:posOffset>
            </wp:positionH>
            <wp:positionV relativeFrom="paragraph">
              <wp:posOffset>3362325</wp:posOffset>
            </wp:positionV>
            <wp:extent cx="2371725" cy="2038350"/>
            <wp:effectExtent l="0" t="0" r="9525" b="0"/>
            <wp:wrapThrough wrapText="bothSides">
              <wp:wrapPolygon edited="0">
                <wp:start x="0" y="0"/>
                <wp:lineTo x="0" y="21398"/>
                <wp:lineTo x="21513" y="21398"/>
                <wp:lineTo x="21513" y="0"/>
                <wp:lineTo x="0" y="0"/>
              </wp:wrapPolygon>
            </wp:wrapThrough>
            <wp:docPr id="7" name="Рисунок 7" descr="C:\Users\Людмила\Desktop\Photos\DSC_0001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Людмила\Desktop\Photos\DSC_000173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EE9"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2F145FB8" wp14:editId="3BA8D10A">
            <wp:simplePos x="0" y="0"/>
            <wp:positionH relativeFrom="column">
              <wp:posOffset>2205355</wp:posOffset>
            </wp:positionH>
            <wp:positionV relativeFrom="paragraph">
              <wp:posOffset>3362325</wp:posOffset>
            </wp:positionV>
            <wp:extent cx="2428875" cy="1924050"/>
            <wp:effectExtent l="0" t="0" r="9525" b="0"/>
            <wp:wrapThrough wrapText="bothSides">
              <wp:wrapPolygon edited="0">
                <wp:start x="0" y="0"/>
                <wp:lineTo x="0" y="21386"/>
                <wp:lineTo x="21515" y="21386"/>
                <wp:lineTo x="21515" y="0"/>
                <wp:lineTo x="0" y="0"/>
              </wp:wrapPolygon>
            </wp:wrapThrough>
            <wp:docPr id="6" name="Рисунок 6" descr="C:\Users\Людмила\Desktop\Photos\DSC_0001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Photos\DSC_000172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7B9"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71CF2" wp14:editId="7DEE6C5E">
                <wp:simplePos x="0" y="0"/>
                <wp:positionH relativeFrom="column">
                  <wp:posOffset>81280</wp:posOffset>
                </wp:positionH>
                <wp:positionV relativeFrom="paragraph">
                  <wp:posOffset>0</wp:posOffset>
                </wp:positionV>
                <wp:extent cx="3476625" cy="3105150"/>
                <wp:effectExtent l="114300" t="114300" r="142875" b="1333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3105150"/>
                        </a:xfrm>
                        <a:prstGeom prst="roundRect">
                          <a:avLst/>
                        </a:prstGeom>
                        <a:effectLst>
                          <a:glow rad="101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F30" w:rsidRPr="006A2BEF" w:rsidRDefault="00EB4F30" w:rsidP="00EB4F3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A2BEF">
                              <w:rPr>
                                <w:sz w:val="24"/>
                                <w:szCs w:val="24"/>
                              </w:rPr>
                              <w:t>С 8 по 14 апреля  в школе  прошла неделя  английского языка. Был  оформлен  стенд   с рисунками и проектными работами по английскому языку. Проведены   викторины   среди  учащихся  начальных  классов  и среднего звена. Заключением недели  было внеклассное мероприятие,  где  учащиеся  на английском языке   читали стихи,  пели  песни,  показывали  сказку. Все  учащиеся  приняли активное участие  в недели   английского  языка.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6.4pt;margin-top:0;width:273.75pt;height:24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" fillcolor="white [3201]" strokecolor="#f79646 [3209]" strokeweight="2pt">
                <v:textbox>
                  <w:txbxContent>
                    <w:p w:rsidR="00EB4F30" w:rsidRPr="006A2BEF" w:rsidRDefault="00EB4F30" w:rsidP="00EB4F3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A2BEF">
                        <w:rPr>
                          <w:sz w:val="24"/>
                          <w:szCs w:val="24"/>
                        </w:rPr>
                        <w:t>С 8 по 14 апреля  в школе  прошла неделя  английского языка. Был  оформлен  стенд   с рисунками и проектными работами по английскому языку. Проведены   викторины   среди  учащихся  начальных  классов  и среднего звена. Заключением недели  было внеклассное мероприятие,  где  учащиеся  на английском языке   читали стихи,  пели  песни,  показывали  сказку. Все  учащиеся  приняли активное участие  в недели   английского  языка.</w:t>
                      </w:r>
                    </w:p>
                  </w:txbxContent>
                </v:textbox>
              </v:roundrect>
            </w:pict>
          </mc:Fallback>
        </mc:AlternateContent>
      </w:r>
      <w:r w:rsidR="00FB17B9">
        <w:tab/>
      </w:r>
      <w:r w:rsidR="00EB4F30">
        <w:t>с</w:t>
      </w:r>
    </w:p>
    <w:sectPr w:rsidR="00B944FA" w:rsidRPr="00FB17B9" w:rsidSect="00FB17B9">
      <w:pgSz w:w="11906" w:h="16838"/>
      <w:pgMar w:top="0" w:right="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B9"/>
    <w:rsid w:val="006A2BEF"/>
    <w:rsid w:val="00996BF5"/>
    <w:rsid w:val="00B944FA"/>
    <w:rsid w:val="00C71EE9"/>
    <w:rsid w:val="00EB4F30"/>
    <w:rsid w:val="00FB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7B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FB17B9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7B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FB17B9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2019-04-12T18:29:00Z</dcterms:created>
  <dcterms:modified xsi:type="dcterms:W3CDTF">2019-04-13T08:41:00Z</dcterms:modified>
</cp:coreProperties>
</file>